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9"/>
        <w:gridCol w:w="2271"/>
        <w:gridCol w:w="1368"/>
        <w:gridCol w:w="1158"/>
        <w:gridCol w:w="1576"/>
        <w:gridCol w:w="880"/>
      </w:tblGrid>
      <w:tr w:rsidR="004E280D" w:rsidRPr="007B769C" w:rsidTr="001D3941">
        <w:trPr>
          <w:trHeight w:val="300"/>
          <w:ins w:id="0" w:author="Mekonnen, Kindu (ILRI)" w:date="2015-06-24T08:24:00Z"/>
        </w:trPr>
        <w:tc>
          <w:tcPr>
            <w:tcW w:w="93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E280D" w:rsidRDefault="004E280D" w:rsidP="001D3941">
            <w:pPr>
              <w:spacing w:after="160" w:line="259" w:lineRule="auto"/>
              <w:contextualSpacing/>
              <w:jc w:val="both"/>
              <w:rPr>
                <w:ins w:id="1" w:author="Mekonnen, Kindu (ILRI)" w:date="2015-06-24T08:24:00Z"/>
                <w:rFonts w:ascii="Calibri" w:eastAsia="Calibri" w:hAnsi="Calibri" w:cs="Times New Roman"/>
              </w:rPr>
            </w:pPr>
            <w:ins w:id="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Table 1. Number of trainings, field</w:t>
              </w:r>
              <w:r>
                <w:rPr>
                  <w:rFonts w:ascii="Calibri" w:eastAsia="Calibri" w:hAnsi="Calibri" w:cs="Times New Roman"/>
                </w:rPr>
                <w:t>-</w:t>
              </w:r>
              <w:r w:rsidRPr="007B769C">
                <w:rPr>
                  <w:rFonts w:ascii="Calibri" w:eastAsia="Calibri" w:hAnsi="Calibri" w:cs="Times New Roman"/>
                </w:rPr>
                <w:t>days and workshops conducted in 2014 in the four Africa RISING sites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" w:author="Mekonnen, Kindu (ILRI)" w:date="2015-06-24T08:24:00Z"/>
                <w:rFonts w:ascii="Calibri" w:eastAsia="Calibri" w:hAnsi="Calibri" w:cs="Times New Roman"/>
              </w:rPr>
            </w:pPr>
          </w:p>
        </w:tc>
      </w:tr>
      <w:tr w:rsidR="004E280D" w:rsidRPr="007B769C" w:rsidTr="001D3941">
        <w:trPr>
          <w:trHeight w:val="1205"/>
          <w:ins w:id="4" w:author="Mekonnen, Kindu (ILRI)" w:date="2015-06-24T08:24:00Z"/>
        </w:trPr>
        <w:tc>
          <w:tcPr>
            <w:tcW w:w="1876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5" w:author="Mekonnen, Kindu (ILRI)" w:date="2015-06-24T08:24:00Z"/>
                <w:rFonts w:ascii="Calibri" w:eastAsia="Calibri" w:hAnsi="Calibri" w:cs="Times New Roman"/>
              </w:rPr>
            </w:pPr>
            <w:ins w:id="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AR sites</w:t>
              </w:r>
            </w:ins>
          </w:p>
        </w:tc>
        <w:tc>
          <w:tcPr>
            <w:tcW w:w="2344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7" w:author="Mekonnen, Kindu (ILRI)" w:date="2015-06-24T08:24:00Z"/>
                <w:rFonts w:ascii="Calibri" w:eastAsia="Calibri" w:hAnsi="Calibri" w:cs="Times New Roman"/>
              </w:rPr>
            </w:pPr>
            <w:ins w:id="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Partners</w:t>
              </w:r>
            </w:ins>
          </w:p>
        </w:tc>
        <w:tc>
          <w:tcPr>
            <w:tcW w:w="1409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9" w:author="Mekonnen, Kindu (ILRI)" w:date="2015-06-24T08:24:00Z"/>
                <w:rFonts w:ascii="Calibri" w:eastAsia="Calibri" w:hAnsi="Calibri" w:cs="Times New Roman"/>
              </w:rPr>
            </w:pPr>
            <w:ins w:id="1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Field-days on different interventions</w:t>
              </w:r>
            </w:ins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1" w:author="Mekonnen, Kindu (ILRI)" w:date="2015-06-24T08:24:00Z"/>
                <w:rFonts w:ascii="Calibri" w:eastAsia="Calibri" w:hAnsi="Calibri" w:cs="Times New Roman"/>
              </w:rPr>
            </w:pPr>
            <w:ins w:id="1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Trainings within &amp; outside the site</w:t>
              </w:r>
            </w:ins>
          </w:p>
        </w:tc>
        <w:tc>
          <w:tcPr>
            <w:tcW w:w="1625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3" w:author="Mekonnen, Kindu (ILRI)" w:date="2015-06-24T08:24:00Z"/>
                <w:rFonts w:ascii="Calibri" w:eastAsia="Calibri" w:hAnsi="Calibri" w:cs="Times New Roman"/>
              </w:rPr>
            </w:pPr>
            <w:ins w:id="1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Workshops/ meetings within &amp; outside the site</w:t>
              </w:r>
            </w:ins>
          </w:p>
        </w:tc>
        <w:tc>
          <w:tcPr>
            <w:tcW w:w="904" w:type="dxa"/>
            <w:tcBorders>
              <w:top w:val="single" w:sz="4" w:space="0" w:color="auto"/>
            </w:tcBorders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5" w:author="Mekonnen, Kindu (ILRI)" w:date="2015-06-24T08:24:00Z"/>
                <w:rFonts w:ascii="Calibri" w:eastAsia="Calibri" w:hAnsi="Calibri" w:cs="Times New Roman"/>
              </w:rPr>
            </w:pPr>
            <w:ins w:id="1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 xml:space="preserve">Surveys </w:t>
              </w:r>
            </w:ins>
          </w:p>
        </w:tc>
      </w:tr>
      <w:tr w:rsidR="004E280D" w:rsidRPr="007B769C" w:rsidTr="001D3941">
        <w:trPr>
          <w:trHeight w:val="300"/>
          <w:ins w:id="17" w:author="Mekonnen, Kindu (ILRI)" w:date="2015-06-24T08:24:00Z"/>
        </w:trPr>
        <w:tc>
          <w:tcPr>
            <w:tcW w:w="1876" w:type="dxa"/>
            <w:vMerge w:val="restart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8" w:author="Mekonnen, Kindu (ILRI)" w:date="2015-06-24T08:24:00Z"/>
                <w:rFonts w:ascii="Calibri" w:eastAsia="Calibri" w:hAnsi="Calibri" w:cs="Times New Roman"/>
              </w:rPr>
            </w:pPr>
            <w:ins w:id="1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Basona (Amhara)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0" w:author="Mekonnen, Kindu (ILRI)" w:date="2015-06-24T08:24:00Z"/>
                <w:rFonts w:ascii="Calibri" w:eastAsia="Calibri" w:hAnsi="Calibri" w:cs="Times New Roman"/>
              </w:rPr>
            </w:pPr>
            <w:ins w:id="2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2" w:author="Mekonnen, Kindu (ILRI)" w:date="2015-06-24T08:24:00Z"/>
                <w:rFonts w:ascii="Calibri" w:eastAsia="Calibri" w:hAnsi="Calibri" w:cs="Times New Roman"/>
              </w:rPr>
            </w:pPr>
            <w:ins w:id="2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4" w:author="Mekonnen, Kindu (ILRI)" w:date="2015-06-24T08:24:00Z"/>
                <w:rFonts w:ascii="Calibri" w:eastAsia="Calibri" w:hAnsi="Calibri" w:cs="Times New Roman"/>
              </w:rPr>
            </w:pPr>
            <w:ins w:id="2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6" w:author="Mekonnen, Kindu (ILRI)" w:date="2015-06-24T08:24:00Z"/>
                <w:rFonts w:ascii="Calibri" w:eastAsia="Calibri" w:hAnsi="Calibri" w:cs="Times New Roman"/>
              </w:rPr>
            </w:pPr>
            <w:ins w:id="2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8" w:author="Mekonnen, Kindu (ILRI)" w:date="2015-06-24T08:24:00Z"/>
                <w:rFonts w:ascii="Calibri" w:eastAsia="Calibri" w:hAnsi="Calibri" w:cs="Times New Roman"/>
              </w:rPr>
            </w:pPr>
            <w:ins w:id="2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0" w:author="Mekonnen, Kindu (ILRI)" w:date="2015-06-24T08:24:00Z"/>
                <w:rFonts w:ascii="Calibri" w:eastAsia="Calibri" w:hAnsi="Calibri" w:cs="Times New Roman"/>
              </w:rPr>
            </w:pPr>
            <w:ins w:id="3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Farmers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2" w:author="Mekonnen, Kindu (ILRI)" w:date="2015-06-24T08:24:00Z"/>
                <w:rFonts w:ascii="Calibri" w:eastAsia="Calibri" w:hAnsi="Calibri" w:cs="Times New Roman"/>
              </w:rPr>
            </w:pPr>
            <w:ins w:id="3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173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4" w:author="Mekonnen, Kindu (ILRI)" w:date="2015-06-24T08:24:00Z"/>
                <w:rFonts w:ascii="Calibri" w:eastAsia="Calibri" w:hAnsi="Calibri" w:cs="Times New Roman"/>
              </w:rPr>
            </w:pPr>
            <w:ins w:id="3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119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6" w:author="Mekonnen, Kindu (ILRI)" w:date="2015-06-24T08:24:00Z"/>
                <w:rFonts w:ascii="Calibri" w:eastAsia="Calibri" w:hAnsi="Calibri" w:cs="Times New Roman"/>
              </w:rPr>
            </w:pPr>
            <w:ins w:id="3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389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8" w:author="Mekonnen, Kindu (ILRI)" w:date="2015-06-24T08:24:00Z"/>
                <w:rFonts w:ascii="Calibri" w:eastAsia="Calibri" w:hAnsi="Calibri" w:cs="Times New Roman"/>
              </w:rPr>
            </w:pPr>
            <w:ins w:id="3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105</w:t>
              </w:r>
            </w:ins>
          </w:p>
        </w:tc>
      </w:tr>
      <w:tr w:rsidR="004E280D" w:rsidRPr="007B769C" w:rsidTr="001D3941">
        <w:trPr>
          <w:trHeight w:val="300"/>
          <w:ins w:id="40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41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42" w:author="Mekonnen, Kindu (ILRI)" w:date="2015-06-24T08:24:00Z"/>
                <w:rFonts w:ascii="Calibri" w:eastAsia="Calibri" w:hAnsi="Calibri" w:cs="Times New Roman"/>
              </w:rPr>
            </w:pPr>
            <w:ins w:id="4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Extension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44" w:author="Mekonnen, Kindu (ILRI)" w:date="2015-06-24T08:24:00Z"/>
                <w:rFonts w:ascii="Calibri" w:eastAsia="Calibri" w:hAnsi="Calibri" w:cs="Times New Roman"/>
              </w:rPr>
            </w:pPr>
            <w:ins w:id="4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24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46" w:author="Mekonnen, Kindu (ILRI)" w:date="2015-06-24T08:24:00Z"/>
                <w:rFonts w:ascii="Calibri" w:eastAsia="Calibri" w:hAnsi="Calibri" w:cs="Times New Roman"/>
              </w:rPr>
            </w:pPr>
            <w:ins w:id="4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48" w:author="Mekonnen, Kindu (ILRI)" w:date="2015-06-24T08:24:00Z"/>
                <w:rFonts w:ascii="Calibri" w:eastAsia="Calibri" w:hAnsi="Calibri" w:cs="Times New Roman"/>
              </w:rPr>
            </w:pPr>
            <w:ins w:id="4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22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50" w:author="Mekonnen, Kindu (ILRI)" w:date="2015-06-24T08:24:00Z"/>
                <w:rFonts w:ascii="Calibri" w:eastAsia="Calibri" w:hAnsi="Calibri" w:cs="Times New Roman"/>
              </w:rPr>
            </w:pPr>
            <w:ins w:id="5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</w:tr>
      <w:tr w:rsidR="004E280D" w:rsidRPr="007B769C" w:rsidTr="001D3941">
        <w:trPr>
          <w:trHeight w:val="300"/>
          <w:ins w:id="52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53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54" w:author="Mekonnen, Kindu (ILRI)" w:date="2015-06-24T08:24:00Z"/>
                <w:rFonts w:ascii="Calibri" w:eastAsia="Calibri" w:hAnsi="Calibri" w:cs="Times New Roman"/>
              </w:rPr>
            </w:pPr>
            <w:ins w:id="5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Research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56" w:author="Mekonnen, Kindu (ILRI)" w:date="2015-06-24T08:24:00Z"/>
                <w:rFonts w:ascii="Calibri" w:eastAsia="Calibri" w:hAnsi="Calibri" w:cs="Times New Roman"/>
              </w:rPr>
            </w:pPr>
            <w:ins w:id="5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18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58" w:author="Mekonnen, Kindu (ILRI)" w:date="2015-06-24T08:24:00Z"/>
                <w:rFonts w:ascii="Calibri" w:eastAsia="Calibri" w:hAnsi="Calibri" w:cs="Times New Roman"/>
              </w:rPr>
            </w:pPr>
            <w:ins w:id="5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60" w:author="Mekonnen, Kindu (ILRI)" w:date="2015-06-24T08:24:00Z"/>
                <w:rFonts w:ascii="Calibri" w:eastAsia="Calibri" w:hAnsi="Calibri" w:cs="Times New Roman"/>
              </w:rPr>
            </w:pPr>
            <w:ins w:id="6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15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62" w:author="Mekonnen, Kindu (ILRI)" w:date="2015-06-24T08:24:00Z"/>
                <w:rFonts w:ascii="Calibri" w:eastAsia="Calibri" w:hAnsi="Calibri" w:cs="Times New Roman"/>
              </w:rPr>
            </w:pPr>
            <w:ins w:id="6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</w:tr>
      <w:tr w:rsidR="004E280D" w:rsidRPr="007B769C" w:rsidTr="001D3941">
        <w:trPr>
          <w:trHeight w:val="300"/>
          <w:ins w:id="64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65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66" w:author="Mekonnen, Kindu (ILRI)" w:date="2015-06-24T08:24:00Z"/>
                <w:rFonts w:ascii="Calibri" w:eastAsia="Calibri" w:hAnsi="Calibri" w:cs="Times New Roman"/>
              </w:rPr>
            </w:pPr>
            <w:ins w:id="6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Higher learning institutions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68" w:author="Mekonnen, Kindu (ILRI)" w:date="2015-06-24T08:24:00Z"/>
                <w:rFonts w:ascii="Calibri" w:eastAsia="Calibri" w:hAnsi="Calibri" w:cs="Times New Roman"/>
              </w:rPr>
            </w:pPr>
            <w:ins w:id="6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70" w:author="Mekonnen, Kindu (ILRI)" w:date="2015-06-24T08:24:00Z"/>
                <w:rFonts w:ascii="Calibri" w:eastAsia="Calibri" w:hAnsi="Calibri" w:cs="Times New Roman"/>
              </w:rPr>
            </w:pPr>
            <w:ins w:id="7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72" w:author="Mekonnen, Kindu (ILRI)" w:date="2015-06-24T08:24:00Z"/>
                <w:rFonts w:ascii="Calibri" w:eastAsia="Calibri" w:hAnsi="Calibri" w:cs="Times New Roman"/>
              </w:rPr>
            </w:pPr>
            <w:ins w:id="7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74" w:author="Mekonnen, Kindu (ILRI)" w:date="2015-06-24T08:24:00Z"/>
                <w:rFonts w:ascii="Calibri" w:eastAsia="Calibri" w:hAnsi="Calibri" w:cs="Times New Roman"/>
              </w:rPr>
            </w:pPr>
            <w:ins w:id="7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</w:tr>
      <w:tr w:rsidR="004E280D" w:rsidRPr="007B769C" w:rsidTr="001D3941">
        <w:trPr>
          <w:trHeight w:val="300"/>
          <w:ins w:id="76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77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78" w:author="Mekonnen, Kindu (ILRI)" w:date="2015-06-24T08:24:00Z"/>
                <w:rFonts w:ascii="Calibri" w:eastAsia="Calibri" w:hAnsi="Calibri" w:cs="Times New Roman"/>
              </w:rPr>
            </w:pPr>
            <w:ins w:id="7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CG centers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80" w:author="Mekonnen, Kindu (ILRI)" w:date="2015-06-24T08:24:00Z"/>
                <w:rFonts w:ascii="Calibri" w:eastAsia="Calibri" w:hAnsi="Calibri" w:cs="Times New Roman"/>
              </w:rPr>
            </w:pPr>
            <w:ins w:id="8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18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82" w:author="Mekonnen, Kindu (ILRI)" w:date="2015-06-24T08:24:00Z"/>
                <w:rFonts w:ascii="Calibri" w:eastAsia="Calibri" w:hAnsi="Calibri" w:cs="Times New Roman"/>
              </w:rPr>
            </w:pPr>
            <w:ins w:id="8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84" w:author="Mekonnen, Kindu (ILRI)" w:date="2015-06-24T08:24:00Z"/>
                <w:rFonts w:ascii="Calibri" w:eastAsia="Calibri" w:hAnsi="Calibri" w:cs="Times New Roman"/>
              </w:rPr>
            </w:pPr>
            <w:ins w:id="8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24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86" w:author="Mekonnen, Kindu (ILRI)" w:date="2015-06-24T08:24:00Z"/>
                <w:rFonts w:ascii="Calibri" w:eastAsia="Calibri" w:hAnsi="Calibri" w:cs="Times New Roman"/>
              </w:rPr>
            </w:pPr>
            <w:ins w:id="8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</w:tr>
      <w:tr w:rsidR="004E280D" w:rsidRPr="007B769C" w:rsidTr="001D3941">
        <w:trPr>
          <w:trHeight w:val="300"/>
          <w:ins w:id="88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89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90" w:author="Mekonnen, Kindu (ILRI)" w:date="2015-06-24T08:24:00Z"/>
                <w:rFonts w:ascii="Calibri" w:eastAsia="Calibri" w:hAnsi="Calibri" w:cs="Times New Roman"/>
              </w:rPr>
            </w:pPr>
            <w:ins w:id="9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Others including NGOs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92" w:author="Mekonnen, Kindu (ILRI)" w:date="2015-06-24T08:24:00Z"/>
                <w:rFonts w:ascii="Calibri" w:eastAsia="Calibri" w:hAnsi="Calibri" w:cs="Times New Roman"/>
              </w:rPr>
            </w:pPr>
            <w:ins w:id="9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6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94" w:author="Mekonnen, Kindu (ILRI)" w:date="2015-06-24T08:24:00Z"/>
                <w:rFonts w:ascii="Calibri" w:eastAsia="Calibri" w:hAnsi="Calibri" w:cs="Times New Roman"/>
              </w:rPr>
            </w:pPr>
            <w:ins w:id="9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96" w:author="Mekonnen, Kindu (ILRI)" w:date="2015-06-24T08:24:00Z"/>
                <w:rFonts w:ascii="Calibri" w:eastAsia="Calibri" w:hAnsi="Calibri" w:cs="Times New Roman"/>
              </w:rPr>
            </w:pPr>
            <w:ins w:id="9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27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98" w:author="Mekonnen, Kindu (ILRI)" w:date="2015-06-24T08:24:00Z"/>
                <w:rFonts w:ascii="Calibri" w:eastAsia="Calibri" w:hAnsi="Calibri" w:cs="Times New Roman"/>
              </w:rPr>
            </w:pPr>
            <w:ins w:id="9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</w:t>
              </w:r>
            </w:ins>
          </w:p>
        </w:tc>
      </w:tr>
      <w:tr w:rsidR="004E280D" w:rsidRPr="007B769C" w:rsidTr="001D3941">
        <w:trPr>
          <w:trHeight w:val="300"/>
          <w:ins w:id="100" w:author="Mekonnen, Kindu (ILRI)" w:date="2015-06-24T08:24:00Z"/>
        </w:trPr>
        <w:tc>
          <w:tcPr>
            <w:tcW w:w="1876" w:type="dxa"/>
            <w:vMerge w:val="restart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01" w:author="Mekonnen, Kindu (ILRI)" w:date="2015-06-24T08:24:00Z"/>
                <w:rFonts w:ascii="Calibri" w:eastAsia="Calibri" w:hAnsi="Calibri" w:cs="Times New Roman"/>
              </w:rPr>
            </w:pPr>
            <w:ins w:id="10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Endamehoni (Tigray)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03" w:author="Mekonnen, Kindu (ILRI)" w:date="2015-06-24T08:24:00Z"/>
                <w:rFonts w:ascii="Calibri" w:eastAsia="Calibri" w:hAnsi="Calibri" w:cs="Times New Roman"/>
              </w:rPr>
            </w:pPr>
            <w:ins w:id="10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05" w:author="Mekonnen, Kindu (ILRI)" w:date="2015-06-24T08:24:00Z"/>
                <w:rFonts w:ascii="Calibri" w:eastAsia="Calibri" w:hAnsi="Calibri" w:cs="Times New Roman"/>
              </w:rPr>
            </w:pPr>
            <w:ins w:id="10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07" w:author="Mekonnen, Kindu (ILRI)" w:date="2015-06-24T08:24:00Z"/>
                <w:rFonts w:ascii="Calibri" w:eastAsia="Calibri" w:hAnsi="Calibri" w:cs="Times New Roman"/>
              </w:rPr>
            </w:pPr>
            <w:ins w:id="10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09" w:author="Mekonnen, Kindu (ILRI)" w:date="2015-06-24T08:24:00Z"/>
                <w:rFonts w:ascii="Calibri" w:eastAsia="Calibri" w:hAnsi="Calibri" w:cs="Times New Roman"/>
              </w:rPr>
            </w:pPr>
            <w:ins w:id="11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11" w:author="Mekonnen, Kindu (ILRI)" w:date="2015-06-24T08:24:00Z"/>
                <w:rFonts w:ascii="Calibri" w:eastAsia="Calibri" w:hAnsi="Calibri" w:cs="Times New Roman"/>
              </w:rPr>
            </w:pPr>
            <w:ins w:id="11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13" w:author="Mekonnen, Kindu (ILRI)" w:date="2015-06-24T08:24:00Z"/>
                <w:rFonts w:ascii="Calibri" w:eastAsia="Calibri" w:hAnsi="Calibri" w:cs="Times New Roman"/>
              </w:rPr>
            </w:pPr>
            <w:ins w:id="11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Farmers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15" w:author="Mekonnen, Kindu (ILRI)" w:date="2015-06-24T08:24:00Z"/>
                <w:rFonts w:ascii="Calibri" w:eastAsia="Calibri" w:hAnsi="Calibri" w:cs="Times New Roman"/>
              </w:rPr>
            </w:pPr>
            <w:ins w:id="11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398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17" w:author="Mekonnen, Kindu (ILRI)" w:date="2015-06-24T08:24:00Z"/>
                <w:rFonts w:ascii="Calibri" w:eastAsia="Calibri" w:hAnsi="Calibri" w:cs="Times New Roman"/>
              </w:rPr>
            </w:pPr>
            <w:ins w:id="11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121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19" w:author="Mekonnen, Kindu (ILRI)" w:date="2015-06-24T08:24:00Z"/>
                <w:rFonts w:ascii="Calibri" w:eastAsia="Calibri" w:hAnsi="Calibri" w:cs="Times New Roman"/>
              </w:rPr>
            </w:pPr>
            <w:ins w:id="12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228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21" w:author="Mekonnen, Kindu (ILRI)" w:date="2015-06-24T08:24:00Z"/>
                <w:rFonts w:ascii="Calibri" w:eastAsia="Calibri" w:hAnsi="Calibri" w:cs="Times New Roman"/>
              </w:rPr>
            </w:pPr>
            <w:ins w:id="12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175</w:t>
              </w:r>
            </w:ins>
          </w:p>
        </w:tc>
      </w:tr>
      <w:tr w:rsidR="004E280D" w:rsidRPr="007B769C" w:rsidTr="001D3941">
        <w:trPr>
          <w:trHeight w:val="300"/>
          <w:ins w:id="123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24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25" w:author="Mekonnen, Kindu (ILRI)" w:date="2015-06-24T08:24:00Z"/>
                <w:rFonts w:ascii="Calibri" w:eastAsia="Calibri" w:hAnsi="Calibri" w:cs="Times New Roman"/>
              </w:rPr>
            </w:pPr>
            <w:ins w:id="12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Extension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27" w:author="Mekonnen, Kindu (ILRI)" w:date="2015-06-24T08:24:00Z"/>
                <w:rFonts w:ascii="Calibri" w:eastAsia="Calibri" w:hAnsi="Calibri" w:cs="Times New Roman"/>
              </w:rPr>
            </w:pPr>
            <w:ins w:id="12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38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29" w:author="Mekonnen, Kindu (ILRI)" w:date="2015-06-24T08:24:00Z"/>
                <w:rFonts w:ascii="Calibri" w:eastAsia="Calibri" w:hAnsi="Calibri" w:cs="Times New Roman"/>
              </w:rPr>
            </w:pPr>
            <w:ins w:id="13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31" w:author="Mekonnen, Kindu (ILRI)" w:date="2015-06-24T08:24:00Z"/>
                <w:rFonts w:ascii="Calibri" w:eastAsia="Calibri" w:hAnsi="Calibri" w:cs="Times New Roman"/>
              </w:rPr>
            </w:pPr>
            <w:ins w:id="13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26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33" w:author="Mekonnen, Kindu (ILRI)" w:date="2015-06-24T08:24:00Z"/>
                <w:rFonts w:ascii="Calibri" w:eastAsia="Calibri" w:hAnsi="Calibri" w:cs="Times New Roman"/>
              </w:rPr>
            </w:pPr>
            <w:ins w:id="13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</w:tr>
      <w:tr w:rsidR="004E280D" w:rsidRPr="007B769C" w:rsidTr="001D3941">
        <w:trPr>
          <w:trHeight w:val="300"/>
          <w:ins w:id="135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36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37" w:author="Mekonnen, Kindu (ILRI)" w:date="2015-06-24T08:24:00Z"/>
                <w:rFonts w:ascii="Calibri" w:eastAsia="Calibri" w:hAnsi="Calibri" w:cs="Times New Roman"/>
              </w:rPr>
            </w:pPr>
            <w:ins w:id="13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Research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39" w:author="Mekonnen, Kindu (ILRI)" w:date="2015-06-24T08:24:00Z"/>
                <w:rFonts w:ascii="Calibri" w:eastAsia="Calibri" w:hAnsi="Calibri" w:cs="Times New Roman"/>
              </w:rPr>
            </w:pPr>
            <w:ins w:id="14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41" w:author="Mekonnen, Kindu (ILRI)" w:date="2015-06-24T08:24:00Z"/>
                <w:rFonts w:ascii="Calibri" w:eastAsia="Calibri" w:hAnsi="Calibri" w:cs="Times New Roman"/>
              </w:rPr>
            </w:pPr>
            <w:ins w:id="14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43" w:author="Mekonnen, Kindu (ILRI)" w:date="2015-06-24T08:24:00Z"/>
                <w:rFonts w:ascii="Calibri" w:eastAsia="Calibri" w:hAnsi="Calibri" w:cs="Times New Roman"/>
              </w:rPr>
            </w:pPr>
            <w:ins w:id="14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17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45" w:author="Mekonnen, Kindu (ILRI)" w:date="2015-06-24T08:24:00Z"/>
                <w:rFonts w:ascii="Calibri" w:eastAsia="Calibri" w:hAnsi="Calibri" w:cs="Times New Roman"/>
              </w:rPr>
            </w:pPr>
            <w:ins w:id="14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</w:tr>
      <w:tr w:rsidR="004E280D" w:rsidRPr="007B769C" w:rsidTr="001D3941">
        <w:trPr>
          <w:trHeight w:val="300"/>
          <w:ins w:id="147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48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49" w:author="Mekonnen, Kindu (ILRI)" w:date="2015-06-24T08:24:00Z"/>
                <w:rFonts w:ascii="Calibri" w:eastAsia="Calibri" w:hAnsi="Calibri" w:cs="Times New Roman"/>
              </w:rPr>
            </w:pPr>
            <w:ins w:id="15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Higher learning institutions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51" w:author="Mekonnen, Kindu (ILRI)" w:date="2015-06-24T08:24:00Z"/>
                <w:rFonts w:ascii="Calibri" w:eastAsia="Calibri" w:hAnsi="Calibri" w:cs="Times New Roman"/>
              </w:rPr>
            </w:pPr>
            <w:ins w:id="15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53" w:author="Mekonnen, Kindu (ILRI)" w:date="2015-06-24T08:24:00Z"/>
                <w:rFonts w:ascii="Calibri" w:eastAsia="Calibri" w:hAnsi="Calibri" w:cs="Times New Roman"/>
              </w:rPr>
            </w:pPr>
            <w:ins w:id="15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4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55" w:author="Mekonnen, Kindu (ILRI)" w:date="2015-06-24T08:24:00Z"/>
                <w:rFonts w:ascii="Calibri" w:eastAsia="Calibri" w:hAnsi="Calibri" w:cs="Times New Roman"/>
              </w:rPr>
            </w:pPr>
            <w:ins w:id="15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10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57" w:author="Mekonnen, Kindu (ILRI)" w:date="2015-06-24T08:24:00Z"/>
                <w:rFonts w:ascii="Calibri" w:eastAsia="Calibri" w:hAnsi="Calibri" w:cs="Times New Roman"/>
              </w:rPr>
            </w:pPr>
            <w:ins w:id="15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</w:tr>
      <w:tr w:rsidR="004E280D" w:rsidRPr="007B769C" w:rsidTr="001D3941">
        <w:trPr>
          <w:trHeight w:val="300"/>
          <w:ins w:id="159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60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61" w:author="Mekonnen, Kindu (ILRI)" w:date="2015-06-24T08:24:00Z"/>
                <w:rFonts w:ascii="Calibri" w:eastAsia="Calibri" w:hAnsi="Calibri" w:cs="Times New Roman"/>
              </w:rPr>
            </w:pPr>
            <w:ins w:id="16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CG centers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63" w:author="Mekonnen, Kindu (ILRI)" w:date="2015-06-24T08:24:00Z"/>
                <w:rFonts w:ascii="Calibri" w:eastAsia="Calibri" w:hAnsi="Calibri" w:cs="Times New Roman"/>
              </w:rPr>
            </w:pPr>
            <w:ins w:id="16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14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65" w:author="Mekonnen, Kindu (ILRI)" w:date="2015-06-24T08:24:00Z"/>
                <w:rFonts w:ascii="Calibri" w:eastAsia="Calibri" w:hAnsi="Calibri" w:cs="Times New Roman"/>
              </w:rPr>
            </w:pPr>
            <w:ins w:id="16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10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67" w:author="Mekonnen, Kindu (ILRI)" w:date="2015-06-24T08:24:00Z"/>
                <w:rFonts w:ascii="Calibri" w:eastAsia="Calibri" w:hAnsi="Calibri" w:cs="Times New Roman"/>
              </w:rPr>
            </w:pPr>
            <w:ins w:id="16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23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69" w:author="Mekonnen, Kindu (ILRI)" w:date="2015-06-24T08:24:00Z"/>
                <w:rFonts w:ascii="Calibri" w:eastAsia="Calibri" w:hAnsi="Calibri" w:cs="Times New Roman"/>
              </w:rPr>
            </w:pPr>
            <w:ins w:id="17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</w:tr>
      <w:tr w:rsidR="004E280D" w:rsidRPr="007B769C" w:rsidTr="001D3941">
        <w:trPr>
          <w:trHeight w:val="300"/>
          <w:ins w:id="171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72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73" w:author="Mekonnen, Kindu (ILRI)" w:date="2015-06-24T08:24:00Z"/>
                <w:rFonts w:ascii="Calibri" w:eastAsia="Calibri" w:hAnsi="Calibri" w:cs="Times New Roman"/>
              </w:rPr>
            </w:pPr>
            <w:ins w:id="17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Others including NGOs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75" w:author="Mekonnen, Kindu (ILRI)" w:date="2015-06-24T08:24:00Z"/>
                <w:rFonts w:ascii="Calibri" w:eastAsia="Calibri" w:hAnsi="Calibri" w:cs="Times New Roman"/>
              </w:rPr>
            </w:pPr>
            <w:ins w:id="17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77" w:author="Mekonnen, Kindu (ILRI)" w:date="2015-06-24T08:24:00Z"/>
                <w:rFonts w:ascii="Calibri" w:eastAsia="Calibri" w:hAnsi="Calibri" w:cs="Times New Roman"/>
              </w:rPr>
            </w:pPr>
            <w:ins w:id="17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79" w:author="Mekonnen, Kindu (ILRI)" w:date="2015-06-24T08:24:00Z"/>
                <w:rFonts w:ascii="Calibri" w:eastAsia="Calibri" w:hAnsi="Calibri" w:cs="Times New Roman"/>
              </w:rPr>
            </w:pPr>
            <w:ins w:id="18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28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81" w:author="Mekonnen, Kindu (ILRI)" w:date="2015-06-24T08:24:00Z"/>
                <w:rFonts w:ascii="Calibri" w:eastAsia="Calibri" w:hAnsi="Calibri" w:cs="Times New Roman"/>
              </w:rPr>
            </w:pPr>
            <w:ins w:id="18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</w:tr>
      <w:tr w:rsidR="004E280D" w:rsidRPr="007B769C" w:rsidTr="001D3941">
        <w:trPr>
          <w:trHeight w:val="300"/>
          <w:ins w:id="183" w:author="Mekonnen, Kindu (ILRI)" w:date="2015-06-24T08:24:00Z"/>
        </w:trPr>
        <w:tc>
          <w:tcPr>
            <w:tcW w:w="1876" w:type="dxa"/>
            <w:vMerge w:val="restart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84" w:author="Mekonnen, Kindu (ILRI)" w:date="2015-06-24T08:24:00Z"/>
                <w:rFonts w:ascii="Calibri" w:eastAsia="Calibri" w:hAnsi="Calibri" w:cs="Times New Roman"/>
              </w:rPr>
            </w:pPr>
            <w:ins w:id="18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Lemo (SNNPR)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86" w:author="Mekonnen, Kindu (ILRI)" w:date="2015-06-24T08:24:00Z"/>
                <w:rFonts w:ascii="Calibri" w:eastAsia="Calibri" w:hAnsi="Calibri" w:cs="Times New Roman"/>
              </w:rPr>
            </w:pPr>
            <w:ins w:id="18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88" w:author="Mekonnen, Kindu (ILRI)" w:date="2015-06-24T08:24:00Z"/>
                <w:rFonts w:ascii="Calibri" w:eastAsia="Calibri" w:hAnsi="Calibri" w:cs="Times New Roman"/>
              </w:rPr>
            </w:pPr>
            <w:ins w:id="18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90" w:author="Mekonnen, Kindu (ILRI)" w:date="2015-06-24T08:24:00Z"/>
                <w:rFonts w:ascii="Calibri" w:eastAsia="Calibri" w:hAnsi="Calibri" w:cs="Times New Roman"/>
              </w:rPr>
            </w:pPr>
            <w:ins w:id="19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92" w:author="Mekonnen, Kindu (ILRI)" w:date="2015-06-24T08:24:00Z"/>
                <w:rFonts w:ascii="Calibri" w:eastAsia="Calibri" w:hAnsi="Calibri" w:cs="Times New Roman"/>
              </w:rPr>
            </w:pPr>
            <w:ins w:id="19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94" w:author="Mekonnen, Kindu (ILRI)" w:date="2015-06-24T08:24:00Z"/>
                <w:rFonts w:ascii="Calibri" w:eastAsia="Calibri" w:hAnsi="Calibri" w:cs="Times New Roman"/>
              </w:rPr>
            </w:pPr>
            <w:ins w:id="19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196" w:author="Mekonnen, Kindu (ILRI)" w:date="2015-06-24T08:24:00Z"/>
                <w:rFonts w:ascii="Calibri" w:eastAsia="Calibri" w:hAnsi="Calibri" w:cs="Times New Roman"/>
              </w:rPr>
            </w:pPr>
            <w:ins w:id="19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Farmers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198" w:author="Mekonnen, Kindu (ILRI)" w:date="2015-06-24T08:24:00Z"/>
                <w:rFonts w:ascii="Calibri" w:eastAsia="Calibri" w:hAnsi="Calibri" w:cs="Times New Roman"/>
              </w:rPr>
            </w:pPr>
            <w:ins w:id="19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372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00" w:author="Mekonnen, Kindu (ILRI)" w:date="2015-06-24T08:24:00Z"/>
                <w:rFonts w:ascii="Calibri" w:eastAsia="Calibri" w:hAnsi="Calibri" w:cs="Times New Roman"/>
              </w:rPr>
            </w:pPr>
            <w:ins w:id="20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115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02" w:author="Mekonnen, Kindu (ILRI)" w:date="2015-06-24T08:24:00Z"/>
                <w:rFonts w:ascii="Calibri" w:eastAsia="Calibri" w:hAnsi="Calibri" w:cs="Times New Roman"/>
              </w:rPr>
            </w:pPr>
            <w:ins w:id="20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593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04" w:author="Mekonnen, Kindu (ILRI)" w:date="2015-06-24T08:24:00Z"/>
                <w:rFonts w:ascii="Calibri" w:eastAsia="Calibri" w:hAnsi="Calibri" w:cs="Times New Roman"/>
              </w:rPr>
            </w:pPr>
            <w:ins w:id="20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241</w:t>
              </w:r>
            </w:ins>
          </w:p>
        </w:tc>
      </w:tr>
      <w:tr w:rsidR="004E280D" w:rsidRPr="007B769C" w:rsidTr="001D3941">
        <w:trPr>
          <w:trHeight w:val="300"/>
          <w:ins w:id="206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07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08" w:author="Mekonnen, Kindu (ILRI)" w:date="2015-06-24T08:24:00Z"/>
                <w:rFonts w:ascii="Calibri" w:eastAsia="Calibri" w:hAnsi="Calibri" w:cs="Times New Roman"/>
              </w:rPr>
            </w:pPr>
            <w:ins w:id="20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Extension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10" w:author="Mekonnen, Kindu (ILRI)" w:date="2015-06-24T08:24:00Z"/>
                <w:rFonts w:ascii="Calibri" w:eastAsia="Calibri" w:hAnsi="Calibri" w:cs="Times New Roman"/>
              </w:rPr>
            </w:pPr>
            <w:ins w:id="21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14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12" w:author="Mekonnen, Kindu (ILRI)" w:date="2015-06-24T08:24:00Z"/>
                <w:rFonts w:ascii="Calibri" w:eastAsia="Calibri" w:hAnsi="Calibri" w:cs="Times New Roman"/>
              </w:rPr>
            </w:pPr>
            <w:ins w:id="21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13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14" w:author="Mekonnen, Kindu (ILRI)" w:date="2015-06-24T08:24:00Z"/>
                <w:rFonts w:ascii="Calibri" w:eastAsia="Calibri" w:hAnsi="Calibri" w:cs="Times New Roman"/>
              </w:rPr>
            </w:pPr>
            <w:ins w:id="21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26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16" w:author="Mekonnen, Kindu (ILRI)" w:date="2015-06-24T08:24:00Z"/>
                <w:rFonts w:ascii="Calibri" w:eastAsia="Calibri" w:hAnsi="Calibri" w:cs="Times New Roman"/>
              </w:rPr>
            </w:pPr>
            <w:ins w:id="21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</w:tr>
      <w:tr w:rsidR="004E280D" w:rsidRPr="007B769C" w:rsidTr="001D3941">
        <w:trPr>
          <w:trHeight w:val="300"/>
          <w:ins w:id="218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19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20" w:author="Mekonnen, Kindu (ILRI)" w:date="2015-06-24T08:24:00Z"/>
                <w:rFonts w:ascii="Calibri" w:eastAsia="Calibri" w:hAnsi="Calibri" w:cs="Times New Roman"/>
              </w:rPr>
            </w:pPr>
            <w:ins w:id="22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Research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22" w:author="Mekonnen, Kindu (ILRI)" w:date="2015-06-24T08:24:00Z"/>
                <w:rFonts w:ascii="Calibri" w:eastAsia="Calibri" w:hAnsi="Calibri" w:cs="Times New Roman"/>
              </w:rPr>
            </w:pPr>
            <w:ins w:id="22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24" w:author="Mekonnen, Kindu (ILRI)" w:date="2015-06-24T08:24:00Z"/>
                <w:rFonts w:ascii="Calibri" w:eastAsia="Calibri" w:hAnsi="Calibri" w:cs="Times New Roman"/>
              </w:rPr>
            </w:pPr>
            <w:ins w:id="22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26" w:author="Mekonnen, Kindu (ILRI)" w:date="2015-06-24T08:24:00Z"/>
                <w:rFonts w:ascii="Calibri" w:eastAsia="Calibri" w:hAnsi="Calibri" w:cs="Times New Roman"/>
              </w:rPr>
            </w:pPr>
            <w:ins w:id="22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9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28" w:author="Mekonnen, Kindu (ILRI)" w:date="2015-06-24T08:24:00Z"/>
                <w:rFonts w:ascii="Calibri" w:eastAsia="Calibri" w:hAnsi="Calibri" w:cs="Times New Roman"/>
              </w:rPr>
            </w:pPr>
            <w:ins w:id="22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21</w:t>
              </w:r>
            </w:ins>
          </w:p>
        </w:tc>
      </w:tr>
      <w:tr w:rsidR="004E280D" w:rsidRPr="007B769C" w:rsidTr="001D3941">
        <w:trPr>
          <w:trHeight w:val="300"/>
          <w:ins w:id="230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31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32" w:author="Mekonnen, Kindu (ILRI)" w:date="2015-06-24T08:24:00Z"/>
                <w:rFonts w:ascii="Calibri" w:eastAsia="Calibri" w:hAnsi="Calibri" w:cs="Times New Roman"/>
              </w:rPr>
            </w:pPr>
            <w:ins w:id="23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Higher learning institutions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34" w:author="Mekonnen, Kindu (ILRI)" w:date="2015-06-24T08:24:00Z"/>
                <w:rFonts w:ascii="Calibri" w:eastAsia="Calibri" w:hAnsi="Calibri" w:cs="Times New Roman"/>
              </w:rPr>
            </w:pPr>
            <w:ins w:id="23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36" w:author="Mekonnen, Kindu (ILRI)" w:date="2015-06-24T08:24:00Z"/>
                <w:rFonts w:ascii="Calibri" w:eastAsia="Calibri" w:hAnsi="Calibri" w:cs="Times New Roman"/>
              </w:rPr>
            </w:pPr>
            <w:ins w:id="23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38" w:author="Mekonnen, Kindu (ILRI)" w:date="2015-06-24T08:24:00Z"/>
                <w:rFonts w:ascii="Calibri" w:eastAsia="Calibri" w:hAnsi="Calibri" w:cs="Times New Roman"/>
              </w:rPr>
            </w:pPr>
            <w:ins w:id="23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6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40" w:author="Mekonnen, Kindu (ILRI)" w:date="2015-06-24T08:24:00Z"/>
                <w:rFonts w:ascii="Calibri" w:eastAsia="Calibri" w:hAnsi="Calibri" w:cs="Times New Roman"/>
              </w:rPr>
            </w:pPr>
            <w:ins w:id="24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</w:tr>
      <w:tr w:rsidR="004E280D" w:rsidRPr="007B769C" w:rsidTr="001D3941">
        <w:trPr>
          <w:trHeight w:val="300"/>
          <w:ins w:id="242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43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44" w:author="Mekonnen, Kindu (ILRI)" w:date="2015-06-24T08:24:00Z"/>
                <w:rFonts w:ascii="Calibri" w:eastAsia="Calibri" w:hAnsi="Calibri" w:cs="Times New Roman"/>
              </w:rPr>
            </w:pPr>
            <w:ins w:id="24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CG centers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46" w:author="Mekonnen, Kindu (ILRI)" w:date="2015-06-24T08:24:00Z"/>
                <w:rFonts w:ascii="Calibri" w:eastAsia="Calibri" w:hAnsi="Calibri" w:cs="Times New Roman"/>
              </w:rPr>
            </w:pPr>
            <w:ins w:id="24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48" w:author="Mekonnen, Kindu (ILRI)" w:date="2015-06-24T08:24:00Z"/>
                <w:rFonts w:ascii="Calibri" w:eastAsia="Calibri" w:hAnsi="Calibri" w:cs="Times New Roman"/>
              </w:rPr>
            </w:pPr>
            <w:ins w:id="24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50" w:author="Mekonnen, Kindu (ILRI)" w:date="2015-06-24T08:24:00Z"/>
                <w:rFonts w:ascii="Calibri" w:eastAsia="Calibri" w:hAnsi="Calibri" w:cs="Times New Roman"/>
              </w:rPr>
            </w:pPr>
            <w:ins w:id="25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24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52" w:author="Mekonnen, Kindu (ILRI)" w:date="2015-06-24T08:24:00Z"/>
                <w:rFonts w:ascii="Calibri" w:eastAsia="Calibri" w:hAnsi="Calibri" w:cs="Times New Roman"/>
              </w:rPr>
            </w:pPr>
            <w:ins w:id="25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</w:t>
              </w:r>
            </w:ins>
          </w:p>
        </w:tc>
      </w:tr>
      <w:tr w:rsidR="004E280D" w:rsidRPr="007B769C" w:rsidTr="001D3941">
        <w:trPr>
          <w:trHeight w:val="300"/>
          <w:ins w:id="254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55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56" w:author="Mekonnen, Kindu (ILRI)" w:date="2015-06-24T08:24:00Z"/>
                <w:rFonts w:ascii="Calibri" w:eastAsia="Calibri" w:hAnsi="Calibri" w:cs="Times New Roman"/>
              </w:rPr>
            </w:pPr>
            <w:ins w:id="25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Others including NGOs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58" w:author="Mekonnen, Kindu (ILRI)" w:date="2015-06-24T08:24:00Z"/>
                <w:rFonts w:ascii="Calibri" w:eastAsia="Calibri" w:hAnsi="Calibri" w:cs="Times New Roman"/>
              </w:rPr>
            </w:pPr>
            <w:ins w:id="25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60" w:author="Mekonnen, Kindu (ILRI)" w:date="2015-06-24T08:24:00Z"/>
                <w:rFonts w:ascii="Calibri" w:eastAsia="Calibri" w:hAnsi="Calibri" w:cs="Times New Roman"/>
              </w:rPr>
            </w:pPr>
            <w:ins w:id="26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62" w:author="Mekonnen, Kindu (ILRI)" w:date="2015-06-24T08:24:00Z"/>
                <w:rFonts w:ascii="Calibri" w:eastAsia="Calibri" w:hAnsi="Calibri" w:cs="Times New Roman"/>
              </w:rPr>
            </w:pPr>
            <w:ins w:id="26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16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64" w:author="Mekonnen, Kindu (ILRI)" w:date="2015-06-24T08:24:00Z"/>
                <w:rFonts w:ascii="Calibri" w:eastAsia="Calibri" w:hAnsi="Calibri" w:cs="Times New Roman"/>
              </w:rPr>
            </w:pPr>
            <w:ins w:id="26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</w:tr>
      <w:tr w:rsidR="004E280D" w:rsidRPr="007B769C" w:rsidTr="001D3941">
        <w:trPr>
          <w:trHeight w:val="300"/>
          <w:ins w:id="266" w:author="Mekonnen, Kindu (ILRI)" w:date="2015-06-24T08:24:00Z"/>
        </w:trPr>
        <w:tc>
          <w:tcPr>
            <w:tcW w:w="1876" w:type="dxa"/>
            <w:vMerge w:val="restart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67" w:author="Mekonnen, Kindu (ILRI)" w:date="2015-06-24T08:24:00Z"/>
                <w:rFonts w:ascii="Calibri" w:eastAsia="Calibri" w:hAnsi="Calibri" w:cs="Times New Roman"/>
              </w:rPr>
            </w:pPr>
            <w:ins w:id="26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Sinana (Oromia)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69" w:author="Mekonnen, Kindu (ILRI)" w:date="2015-06-24T08:24:00Z"/>
                <w:rFonts w:ascii="Calibri" w:eastAsia="Calibri" w:hAnsi="Calibri" w:cs="Times New Roman"/>
              </w:rPr>
            </w:pPr>
            <w:ins w:id="27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71" w:author="Mekonnen, Kindu (ILRI)" w:date="2015-06-24T08:24:00Z"/>
                <w:rFonts w:ascii="Calibri" w:eastAsia="Calibri" w:hAnsi="Calibri" w:cs="Times New Roman"/>
              </w:rPr>
            </w:pPr>
            <w:ins w:id="27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73" w:author="Mekonnen, Kindu (ILRI)" w:date="2015-06-24T08:24:00Z"/>
                <w:rFonts w:ascii="Calibri" w:eastAsia="Calibri" w:hAnsi="Calibri" w:cs="Times New Roman"/>
              </w:rPr>
            </w:pPr>
            <w:ins w:id="27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75" w:author="Mekonnen, Kindu (ILRI)" w:date="2015-06-24T08:24:00Z"/>
                <w:rFonts w:ascii="Calibri" w:eastAsia="Calibri" w:hAnsi="Calibri" w:cs="Times New Roman"/>
              </w:rPr>
            </w:pPr>
            <w:ins w:id="27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77" w:author="Mekonnen, Kindu (ILRI)" w:date="2015-06-24T08:24:00Z"/>
                <w:rFonts w:ascii="Calibri" w:eastAsia="Calibri" w:hAnsi="Calibri" w:cs="Times New Roman"/>
              </w:rPr>
            </w:pPr>
            <w:ins w:id="27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79" w:author="Mekonnen, Kindu (ILRI)" w:date="2015-06-24T08:24:00Z"/>
                <w:rFonts w:ascii="Calibri" w:eastAsia="Calibri" w:hAnsi="Calibri" w:cs="Times New Roman"/>
              </w:rPr>
            </w:pPr>
            <w:ins w:id="28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Farmers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81" w:author="Mekonnen, Kindu (ILRI)" w:date="2015-06-24T08:24:00Z"/>
                <w:rFonts w:ascii="Calibri" w:eastAsia="Calibri" w:hAnsi="Calibri" w:cs="Times New Roman"/>
              </w:rPr>
            </w:pPr>
            <w:ins w:id="28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175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83" w:author="Mekonnen, Kindu (ILRI)" w:date="2015-06-24T08:24:00Z"/>
                <w:rFonts w:ascii="Calibri" w:eastAsia="Calibri" w:hAnsi="Calibri" w:cs="Times New Roman"/>
              </w:rPr>
            </w:pPr>
            <w:ins w:id="28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86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85" w:author="Mekonnen, Kindu (ILRI)" w:date="2015-06-24T08:24:00Z"/>
                <w:rFonts w:ascii="Calibri" w:eastAsia="Calibri" w:hAnsi="Calibri" w:cs="Times New Roman"/>
              </w:rPr>
            </w:pPr>
            <w:ins w:id="28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422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87" w:author="Mekonnen, Kindu (ILRI)" w:date="2015-06-24T08:24:00Z"/>
                <w:rFonts w:ascii="Calibri" w:eastAsia="Calibri" w:hAnsi="Calibri" w:cs="Times New Roman"/>
              </w:rPr>
            </w:pPr>
            <w:ins w:id="28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86</w:t>
              </w:r>
            </w:ins>
          </w:p>
        </w:tc>
      </w:tr>
      <w:tr w:rsidR="004E280D" w:rsidRPr="007B769C" w:rsidTr="001D3941">
        <w:trPr>
          <w:trHeight w:val="300"/>
          <w:ins w:id="289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90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291" w:author="Mekonnen, Kindu (ILRI)" w:date="2015-06-24T08:24:00Z"/>
                <w:rFonts w:ascii="Calibri" w:eastAsia="Calibri" w:hAnsi="Calibri" w:cs="Times New Roman"/>
              </w:rPr>
            </w:pPr>
            <w:ins w:id="29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Extension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93" w:author="Mekonnen, Kindu (ILRI)" w:date="2015-06-24T08:24:00Z"/>
                <w:rFonts w:ascii="Calibri" w:eastAsia="Calibri" w:hAnsi="Calibri" w:cs="Times New Roman"/>
              </w:rPr>
            </w:pPr>
            <w:ins w:id="29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16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95" w:author="Mekonnen, Kindu (ILRI)" w:date="2015-06-24T08:24:00Z"/>
                <w:rFonts w:ascii="Calibri" w:eastAsia="Calibri" w:hAnsi="Calibri" w:cs="Times New Roman"/>
              </w:rPr>
            </w:pPr>
            <w:ins w:id="29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20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97" w:author="Mekonnen, Kindu (ILRI)" w:date="2015-06-24T08:24:00Z"/>
                <w:rFonts w:ascii="Calibri" w:eastAsia="Calibri" w:hAnsi="Calibri" w:cs="Times New Roman"/>
              </w:rPr>
            </w:pPr>
            <w:ins w:id="29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35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299" w:author="Mekonnen, Kindu (ILRI)" w:date="2015-06-24T08:24:00Z"/>
                <w:rFonts w:ascii="Calibri" w:eastAsia="Calibri" w:hAnsi="Calibri" w:cs="Times New Roman"/>
              </w:rPr>
            </w:pPr>
            <w:ins w:id="30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</w:tr>
      <w:tr w:rsidR="004E280D" w:rsidRPr="007B769C" w:rsidTr="001D3941">
        <w:trPr>
          <w:trHeight w:val="300"/>
          <w:ins w:id="301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02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03" w:author="Mekonnen, Kindu (ILRI)" w:date="2015-06-24T08:24:00Z"/>
                <w:rFonts w:ascii="Calibri" w:eastAsia="Calibri" w:hAnsi="Calibri" w:cs="Times New Roman"/>
              </w:rPr>
            </w:pPr>
            <w:ins w:id="30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Research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05" w:author="Mekonnen, Kindu (ILRI)" w:date="2015-06-24T08:24:00Z"/>
                <w:rFonts w:ascii="Calibri" w:eastAsia="Calibri" w:hAnsi="Calibri" w:cs="Times New Roman"/>
              </w:rPr>
            </w:pPr>
            <w:ins w:id="30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9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07" w:author="Mekonnen, Kindu (ILRI)" w:date="2015-06-24T08:24:00Z"/>
                <w:rFonts w:ascii="Calibri" w:eastAsia="Calibri" w:hAnsi="Calibri" w:cs="Times New Roman"/>
              </w:rPr>
            </w:pPr>
            <w:ins w:id="30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6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09" w:author="Mekonnen, Kindu (ILRI)" w:date="2015-06-24T08:24:00Z"/>
                <w:rFonts w:ascii="Calibri" w:eastAsia="Calibri" w:hAnsi="Calibri" w:cs="Times New Roman"/>
              </w:rPr>
            </w:pPr>
            <w:ins w:id="31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11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11" w:author="Mekonnen, Kindu (ILRI)" w:date="2015-06-24T08:24:00Z"/>
                <w:rFonts w:ascii="Calibri" w:eastAsia="Calibri" w:hAnsi="Calibri" w:cs="Times New Roman"/>
              </w:rPr>
            </w:pPr>
            <w:ins w:id="31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4</w:t>
              </w:r>
            </w:ins>
          </w:p>
        </w:tc>
      </w:tr>
      <w:tr w:rsidR="004E280D" w:rsidRPr="007B769C" w:rsidTr="001D3941">
        <w:trPr>
          <w:trHeight w:val="300"/>
          <w:ins w:id="313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14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15" w:author="Mekonnen, Kindu (ILRI)" w:date="2015-06-24T08:24:00Z"/>
                <w:rFonts w:ascii="Calibri" w:eastAsia="Calibri" w:hAnsi="Calibri" w:cs="Times New Roman"/>
              </w:rPr>
            </w:pPr>
            <w:ins w:id="31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Higher learning institutions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17" w:author="Mekonnen, Kindu (ILRI)" w:date="2015-06-24T08:24:00Z"/>
                <w:rFonts w:ascii="Calibri" w:eastAsia="Calibri" w:hAnsi="Calibri" w:cs="Times New Roman"/>
              </w:rPr>
            </w:pPr>
            <w:ins w:id="31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8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19" w:author="Mekonnen, Kindu (ILRI)" w:date="2015-06-24T08:24:00Z"/>
                <w:rFonts w:ascii="Calibri" w:eastAsia="Calibri" w:hAnsi="Calibri" w:cs="Times New Roman"/>
              </w:rPr>
            </w:pPr>
            <w:ins w:id="32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21" w:author="Mekonnen, Kindu (ILRI)" w:date="2015-06-24T08:24:00Z"/>
                <w:rFonts w:ascii="Calibri" w:eastAsia="Calibri" w:hAnsi="Calibri" w:cs="Times New Roman"/>
              </w:rPr>
            </w:pPr>
            <w:ins w:id="32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12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23" w:author="Mekonnen, Kindu (ILRI)" w:date="2015-06-24T08:24:00Z"/>
                <w:rFonts w:ascii="Calibri" w:eastAsia="Calibri" w:hAnsi="Calibri" w:cs="Times New Roman"/>
              </w:rPr>
            </w:pPr>
            <w:ins w:id="32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</w:tr>
      <w:tr w:rsidR="004E280D" w:rsidRPr="007B769C" w:rsidTr="001D3941">
        <w:trPr>
          <w:trHeight w:val="300"/>
          <w:ins w:id="325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26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27" w:author="Mekonnen, Kindu (ILRI)" w:date="2015-06-24T08:24:00Z"/>
                <w:rFonts w:ascii="Calibri" w:eastAsia="Calibri" w:hAnsi="Calibri" w:cs="Times New Roman"/>
              </w:rPr>
            </w:pPr>
            <w:ins w:id="32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CG centers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29" w:author="Mekonnen, Kindu (ILRI)" w:date="2015-06-24T08:24:00Z"/>
                <w:rFonts w:ascii="Calibri" w:eastAsia="Calibri" w:hAnsi="Calibri" w:cs="Times New Roman"/>
              </w:rPr>
            </w:pPr>
            <w:ins w:id="33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4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31" w:author="Mekonnen, Kindu (ILRI)" w:date="2015-06-24T08:24:00Z"/>
                <w:rFonts w:ascii="Calibri" w:eastAsia="Calibri" w:hAnsi="Calibri" w:cs="Times New Roman"/>
              </w:rPr>
            </w:pPr>
            <w:ins w:id="33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33" w:author="Mekonnen, Kindu (ILRI)" w:date="2015-06-24T08:24:00Z"/>
                <w:rFonts w:ascii="Calibri" w:eastAsia="Calibri" w:hAnsi="Calibri" w:cs="Times New Roman"/>
              </w:rPr>
            </w:pPr>
            <w:ins w:id="33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16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35" w:author="Mekonnen, Kindu (ILRI)" w:date="2015-06-24T08:24:00Z"/>
                <w:rFonts w:ascii="Calibri" w:eastAsia="Calibri" w:hAnsi="Calibri" w:cs="Times New Roman"/>
              </w:rPr>
            </w:pPr>
            <w:ins w:id="33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3</w:t>
              </w:r>
            </w:ins>
          </w:p>
        </w:tc>
      </w:tr>
      <w:tr w:rsidR="004E280D" w:rsidRPr="007B769C" w:rsidTr="001D3941">
        <w:trPr>
          <w:trHeight w:val="300"/>
          <w:ins w:id="337" w:author="Mekonnen, Kindu (ILRI)" w:date="2015-06-24T08:24:00Z"/>
        </w:trPr>
        <w:tc>
          <w:tcPr>
            <w:tcW w:w="1876" w:type="dxa"/>
            <w:vMerge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38" w:author="Mekonnen, Kindu (ILRI)" w:date="2015-06-24T08:24:00Z"/>
                <w:rFonts w:ascii="Calibri" w:eastAsia="Calibri" w:hAnsi="Calibri" w:cs="Times New Roman"/>
              </w:rPr>
            </w:pPr>
          </w:p>
        </w:tc>
        <w:tc>
          <w:tcPr>
            <w:tcW w:w="234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39" w:author="Mekonnen, Kindu (ILRI)" w:date="2015-06-24T08:24:00Z"/>
                <w:rFonts w:ascii="Calibri" w:eastAsia="Calibri" w:hAnsi="Calibri" w:cs="Times New Roman"/>
              </w:rPr>
            </w:pPr>
            <w:ins w:id="340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Others including NGOs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41" w:author="Mekonnen, Kindu (ILRI)" w:date="2015-06-24T08:24:00Z"/>
                <w:rFonts w:ascii="Calibri" w:eastAsia="Calibri" w:hAnsi="Calibri" w:cs="Times New Roman"/>
              </w:rPr>
            </w:pPr>
            <w:ins w:id="342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43" w:author="Mekonnen, Kindu (ILRI)" w:date="2015-06-24T08:24:00Z"/>
                <w:rFonts w:ascii="Calibri" w:eastAsia="Calibri" w:hAnsi="Calibri" w:cs="Times New Roman"/>
              </w:rPr>
            </w:pPr>
            <w:ins w:id="344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45" w:author="Mekonnen, Kindu (ILRI)" w:date="2015-06-24T08:24:00Z"/>
                <w:rFonts w:ascii="Calibri" w:eastAsia="Calibri" w:hAnsi="Calibri" w:cs="Times New Roman"/>
              </w:rPr>
            </w:pPr>
            <w:ins w:id="346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12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47" w:author="Mekonnen, Kindu (ILRI)" w:date="2015-06-24T08:24:00Z"/>
                <w:rFonts w:ascii="Calibri" w:eastAsia="Calibri" w:hAnsi="Calibri" w:cs="Times New Roman"/>
              </w:rPr>
            </w:pPr>
            <w:ins w:id="348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0</w:t>
              </w:r>
            </w:ins>
          </w:p>
        </w:tc>
      </w:tr>
      <w:tr w:rsidR="004E280D" w:rsidRPr="007B769C" w:rsidTr="001D3941">
        <w:trPr>
          <w:trHeight w:val="300"/>
          <w:ins w:id="349" w:author="Mekonnen, Kindu (ILRI)" w:date="2015-06-24T08:24:00Z"/>
        </w:trPr>
        <w:tc>
          <w:tcPr>
            <w:tcW w:w="4220" w:type="dxa"/>
            <w:gridSpan w:val="2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50" w:author="Mekonnen, Kindu (ILRI)" w:date="2015-06-24T08:24:00Z"/>
                <w:rFonts w:ascii="Calibri" w:eastAsia="Calibri" w:hAnsi="Calibri" w:cs="Times New Roman"/>
              </w:rPr>
            </w:pPr>
            <w:ins w:id="35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 </w:t>
              </w:r>
            </w:ins>
          </w:p>
          <w:p w:rsidR="004E280D" w:rsidRPr="007B769C" w:rsidRDefault="004E280D" w:rsidP="001D3941">
            <w:pPr>
              <w:spacing w:after="160" w:line="259" w:lineRule="auto"/>
              <w:contextualSpacing/>
              <w:jc w:val="both"/>
              <w:rPr>
                <w:ins w:id="352" w:author="Mekonnen, Kindu (ILRI)" w:date="2015-06-24T08:24:00Z"/>
                <w:rFonts w:ascii="Calibri" w:eastAsia="Calibri" w:hAnsi="Calibri" w:cs="Times New Roman"/>
              </w:rPr>
            </w:pPr>
            <w:ins w:id="353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Total</w:t>
              </w:r>
            </w:ins>
          </w:p>
        </w:tc>
        <w:tc>
          <w:tcPr>
            <w:tcW w:w="1409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54" w:author="Mekonnen, Kindu (ILRI)" w:date="2015-06-24T08:24:00Z"/>
                <w:rFonts w:ascii="Calibri" w:eastAsia="Calibri" w:hAnsi="Calibri" w:cs="Times New Roman"/>
              </w:rPr>
            </w:pPr>
            <w:ins w:id="355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1315</w:t>
              </w:r>
            </w:ins>
          </w:p>
        </w:tc>
        <w:tc>
          <w:tcPr>
            <w:tcW w:w="1192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56" w:author="Mekonnen, Kindu (ILRI)" w:date="2015-06-24T08:24:00Z"/>
                <w:rFonts w:ascii="Calibri" w:eastAsia="Calibri" w:hAnsi="Calibri" w:cs="Times New Roman"/>
              </w:rPr>
            </w:pPr>
            <w:ins w:id="357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562</w:t>
              </w:r>
            </w:ins>
          </w:p>
        </w:tc>
        <w:tc>
          <w:tcPr>
            <w:tcW w:w="1625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58" w:author="Mekonnen, Kindu (ILRI)" w:date="2015-06-24T08:24:00Z"/>
                <w:rFonts w:ascii="Calibri" w:eastAsia="Calibri" w:hAnsi="Calibri" w:cs="Times New Roman"/>
              </w:rPr>
            </w:pPr>
            <w:ins w:id="359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1998</w:t>
              </w:r>
            </w:ins>
          </w:p>
        </w:tc>
        <w:tc>
          <w:tcPr>
            <w:tcW w:w="904" w:type="dxa"/>
            <w:noWrap/>
            <w:hideMark/>
          </w:tcPr>
          <w:p w:rsidR="004E280D" w:rsidRPr="007B769C" w:rsidRDefault="004E280D" w:rsidP="001D3941">
            <w:pPr>
              <w:spacing w:after="160" w:line="259" w:lineRule="auto"/>
              <w:contextualSpacing/>
              <w:jc w:val="center"/>
              <w:rPr>
                <w:ins w:id="360" w:author="Mekonnen, Kindu (ILRI)" w:date="2015-06-24T08:24:00Z"/>
                <w:rFonts w:ascii="Calibri" w:eastAsia="Calibri" w:hAnsi="Calibri" w:cs="Times New Roman"/>
              </w:rPr>
            </w:pPr>
            <w:ins w:id="361" w:author="Mekonnen, Kindu (ILRI)" w:date="2015-06-24T08:24:00Z">
              <w:r w:rsidRPr="007B769C">
                <w:rPr>
                  <w:rFonts w:ascii="Calibri" w:eastAsia="Calibri" w:hAnsi="Calibri" w:cs="Times New Roman"/>
                </w:rPr>
                <w:t>704</w:t>
              </w:r>
            </w:ins>
          </w:p>
        </w:tc>
      </w:tr>
    </w:tbl>
    <w:p w:rsidR="005076EC" w:rsidRDefault="005076EC">
      <w:bookmarkStart w:id="362" w:name="_GoBack"/>
      <w:bookmarkEnd w:id="362"/>
    </w:p>
    <w:sectPr w:rsidR="00507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ekonnen, Kindu (ILRI)">
    <w15:presenceInfo w15:providerId="AD" w15:userId="S-1-5-21-1343024091-1960408961-725345543-106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80D"/>
    <w:rsid w:val="004E280D"/>
    <w:rsid w:val="005076EC"/>
    <w:rsid w:val="009829EE"/>
    <w:rsid w:val="0098639A"/>
    <w:rsid w:val="00B60E78"/>
    <w:rsid w:val="00DC33B7"/>
    <w:rsid w:val="00E8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w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277D5-75AC-4DD6-A49F-CDD138A48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w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80D"/>
    <w:pPr>
      <w:spacing w:after="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8639A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sz w:val="40"/>
      <w:szCs w:val="32"/>
      <w:lang w:val="sw-K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8639A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b/>
      <w:sz w:val="32"/>
      <w:szCs w:val="26"/>
      <w:lang w:val="sw-K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39A"/>
    <w:rPr>
      <w:rFonts w:asciiTheme="majorHAnsi" w:eastAsiaTheme="majorEastAsia" w:hAnsiTheme="majorHAnsi" w:cstheme="majorBidi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639A"/>
    <w:rPr>
      <w:rFonts w:asciiTheme="majorHAnsi" w:eastAsiaTheme="majorEastAsia" w:hAnsiTheme="majorHAnsi" w:cstheme="majorBidi"/>
      <w:b/>
      <w:sz w:val="32"/>
      <w:szCs w:val="26"/>
    </w:rPr>
  </w:style>
  <w:style w:type="table" w:styleId="TableGrid">
    <w:name w:val="Table Grid"/>
    <w:basedOn w:val="TableNormal"/>
    <w:uiPriority w:val="1"/>
    <w:rsid w:val="004E280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380</Characters>
  <Application>Microsoft Office Word</Application>
  <DocSecurity>0</DocSecurity>
  <Lines>3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Yasabu, Simret (ILRI)</dc:creator>
  <cp:keywords/>
  <dc:description/>
  <cp:lastModifiedBy>Yasabu, Simret (ILRI)</cp:lastModifiedBy>
  <cp:revision>1</cp:revision>
  <dcterms:created xsi:type="dcterms:W3CDTF">2015-06-24T08:23:00Z</dcterms:created>
  <dcterms:modified xsi:type="dcterms:W3CDTF">2015-06-24T08:24:00Z</dcterms:modified>
</cp:coreProperties>
</file>